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4F4ED0" w14:textId="77777777" w:rsidR="000348ED" w:rsidRPr="00950778" w:rsidRDefault="00950778" w:rsidP="00950778">
      <w:pPr>
        <w:pStyle w:val="Title"/>
      </w:pPr>
      <w:r w:rsidRPr="00950778">
        <w:t xml:space="preserve">LIAISON NOTE TO </w:t>
      </w:r>
      <w:r w:rsidR="006A5E75">
        <w:t>COUNCIL</w:t>
      </w:r>
    </w:p>
    <w:p w14:paraId="398F697D" w14:textId="2EB027F1" w:rsidR="000348ED" w:rsidRPr="00950778" w:rsidRDefault="00A617EC" w:rsidP="00950778">
      <w:pPr>
        <w:pStyle w:val="Title"/>
      </w:pPr>
      <w:r>
        <w:t>Input to the IMO Maritime Safety Committee on the r</w:t>
      </w:r>
      <w:r w:rsidR="00F44515">
        <w:t xml:space="preserve">evision of IMO Resolution A.857(20) Guidelines for </w:t>
      </w:r>
      <w:r>
        <w:t>v</w:t>
      </w:r>
      <w:r w:rsidR="00F44515">
        <w:t xml:space="preserve">essel </w:t>
      </w:r>
      <w:r>
        <w:t>t</w:t>
      </w:r>
      <w:r w:rsidR="00F44515">
        <w:t xml:space="preserve">raffic </w:t>
      </w:r>
      <w:r>
        <w:t>s</w:t>
      </w:r>
      <w:r w:rsidR="00F44515">
        <w:t>ervices</w:t>
      </w:r>
    </w:p>
    <w:p w14:paraId="4DCEB7DA" w14:textId="77777777" w:rsidR="00066CA6" w:rsidRPr="00950778" w:rsidRDefault="00066CA6" w:rsidP="00950778">
      <w:pPr>
        <w:pStyle w:val="Heading1"/>
      </w:pPr>
      <w:r w:rsidRPr="00950778">
        <w:t>INTRODUCTION</w:t>
      </w:r>
    </w:p>
    <w:p w14:paraId="1479E1C4" w14:textId="155EB8BA" w:rsidR="00A617EC" w:rsidRDefault="00A52F6E" w:rsidP="00B24BAD">
      <w:pPr>
        <w:pStyle w:val="BodyTxt"/>
        <w:spacing w:before="120" w:after="120"/>
        <w:jc w:val="both"/>
        <w:rPr>
          <w:rFonts w:asciiTheme="minorHAnsi" w:hAnsiTheme="minorHAnsi" w:cstheme="minorHAnsi"/>
          <w:bCs/>
          <w:color w:val="auto"/>
          <w:sz w:val="22"/>
          <w:szCs w:val="22"/>
        </w:rPr>
      </w:pPr>
      <w:r>
        <w:rPr>
          <w:rFonts w:asciiTheme="minorHAnsi" w:hAnsiTheme="minorHAnsi" w:cstheme="minorHAnsi"/>
          <w:bCs/>
          <w:color w:val="auto"/>
          <w:sz w:val="22"/>
          <w:szCs w:val="22"/>
        </w:rPr>
        <w:t xml:space="preserve">The </w:t>
      </w:r>
      <w:r w:rsidR="00A617EC">
        <w:rPr>
          <w:rFonts w:asciiTheme="minorHAnsi" w:hAnsiTheme="minorHAnsi" w:cstheme="minorHAnsi"/>
          <w:bCs/>
          <w:color w:val="auto"/>
          <w:sz w:val="22"/>
          <w:szCs w:val="22"/>
        </w:rPr>
        <w:t>Council will recall the work being undertake</w:t>
      </w:r>
      <w:r w:rsidR="001D7708">
        <w:rPr>
          <w:rFonts w:asciiTheme="minorHAnsi" w:hAnsiTheme="minorHAnsi" w:cstheme="minorHAnsi"/>
          <w:bCs/>
          <w:color w:val="auto"/>
          <w:sz w:val="22"/>
          <w:szCs w:val="22"/>
        </w:rPr>
        <w:t>n</w:t>
      </w:r>
      <w:r w:rsidR="00A617EC">
        <w:rPr>
          <w:rFonts w:asciiTheme="minorHAnsi" w:hAnsiTheme="minorHAnsi" w:cstheme="minorHAnsi"/>
          <w:bCs/>
          <w:color w:val="auto"/>
          <w:sz w:val="22"/>
          <w:szCs w:val="22"/>
        </w:rPr>
        <w:t xml:space="preserve"> by the VTS Committee with respect to the </w:t>
      </w:r>
      <w:r w:rsidR="00E74397">
        <w:rPr>
          <w:rFonts w:asciiTheme="minorHAnsi" w:hAnsiTheme="minorHAnsi" w:cstheme="minorHAnsi"/>
          <w:bCs/>
          <w:color w:val="auto"/>
          <w:sz w:val="22"/>
          <w:szCs w:val="22"/>
        </w:rPr>
        <w:t>revision</w:t>
      </w:r>
      <w:r w:rsidR="00A617EC">
        <w:rPr>
          <w:rFonts w:asciiTheme="minorHAnsi" w:hAnsiTheme="minorHAnsi" w:cstheme="minorHAnsi"/>
          <w:bCs/>
          <w:color w:val="auto"/>
          <w:sz w:val="22"/>
          <w:szCs w:val="22"/>
        </w:rPr>
        <w:t xml:space="preserve"> of IMO resolution A.857(20) Guidelines for vessel traffic services. A full update on the progress of this work will be provided at Council 68. IALA also undertook to provide the IMO Maritime Safety Committee and the Navigation, Communication and Search and Rescue Sub-Committee with updates as to the progress of the revision.</w:t>
      </w:r>
    </w:p>
    <w:p w14:paraId="4D0DD311" w14:textId="453C4F06" w:rsidR="00902AA4" w:rsidRPr="00B24BAD" w:rsidRDefault="00066CA6" w:rsidP="00950778">
      <w:pPr>
        <w:pStyle w:val="Heading1"/>
      </w:pPr>
      <w:r w:rsidRPr="00B24BAD">
        <w:t>D</w:t>
      </w:r>
      <w:r w:rsidR="00B24BAD" w:rsidRPr="00B24BAD">
        <w:t>ISCUSSION</w:t>
      </w:r>
    </w:p>
    <w:p w14:paraId="35B07DF6" w14:textId="36F0EA49" w:rsidR="001D7708" w:rsidRDefault="001D7708" w:rsidP="001D7708">
      <w:pPr>
        <w:pStyle w:val="BodyTxt"/>
        <w:spacing w:before="120" w:after="120"/>
        <w:jc w:val="both"/>
        <w:rPr>
          <w:rFonts w:asciiTheme="minorHAnsi" w:hAnsiTheme="minorHAnsi" w:cstheme="minorHAnsi"/>
          <w:bCs/>
          <w:color w:val="auto"/>
          <w:sz w:val="22"/>
          <w:szCs w:val="22"/>
        </w:rPr>
      </w:pPr>
      <w:r>
        <w:rPr>
          <w:rFonts w:asciiTheme="minorHAnsi" w:hAnsiTheme="minorHAnsi" w:cstheme="minorHAnsi"/>
          <w:bCs/>
          <w:color w:val="auto"/>
          <w:sz w:val="22"/>
          <w:szCs w:val="22"/>
        </w:rPr>
        <w:t>At Council 67, a proposal to hold a seminar on the revision of IMO resolution A.857(20) was approved and it will be held at IALA Headquarters between the 24 and 28 June 2019.</w:t>
      </w:r>
    </w:p>
    <w:p w14:paraId="0CDA99B7" w14:textId="6981013D" w:rsidR="00E74397" w:rsidRDefault="00E74397" w:rsidP="007D3A7C">
      <w:pPr>
        <w:pStyle w:val="Bullet1"/>
        <w:numPr>
          <w:ilvl w:val="0"/>
          <w:numId w:val="0"/>
        </w:numPr>
      </w:pPr>
      <w:r>
        <w:t xml:space="preserve">The draft paper to MSC101 provides the Committee with an update on the progress of the revision </w:t>
      </w:r>
      <w:del w:id="0" w:author="Tom Southall" w:date="2019-03-01T10:07:00Z">
        <w:r w:rsidDel="00A12843">
          <w:delText xml:space="preserve">of </w:delText>
        </w:r>
      </w:del>
      <w:ins w:id="1" w:author="Tom Southall" w:date="2019-03-01T10:08:00Z">
        <w:r w:rsidR="00A12843">
          <w:t xml:space="preserve">of </w:t>
        </w:r>
      </w:ins>
      <w:ins w:id="2" w:author="Tom Southall" w:date="2019-03-01T10:07:00Z">
        <w:r w:rsidR="00A12843">
          <w:t xml:space="preserve">the </w:t>
        </w:r>
        <w:r w:rsidR="00A12843">
          <w:t xml:space="preserve"> </w:t>
        </w:r>
      </w:ins>
      <w:r>
        <w:t>resolution and also invites Member States and international organisations who may not have been involved in the review process to date to the IALA seminar on the revision of IMO resolution A.857(20) in June 2019.</w:t>
      </w:r>
    </w:p>
    <w:p w14:paraId="0FC7610E" w14:textId="3B81434D" w:rsidR="001D7708" w:rsidDel="00A12843" w:rsidRDefault="00E74397" w:rsidP="00E74397">
      <w:pPr>
        <w:pStyle w:val="Bullet1"/>
        <w:numPr>
          <w:ilvl w:val="0"/>
          <w:numId w:val="0"/>
        </w:numPr>
        <w:rPr>
          <w:del w:id="3" w:author="Tom Southall" w:date="2019-03-01T10:09:00Z"/>
        </w:rPr>
      </w:pPr>
      <w:del w:id="4" w:author="Tom Southall" w:date="2019-03-01T10:09:00Z">
        <w:r w:rsidDel="00A12843">
          <w:delText>Council Members are also encouraged</w:delText>
        </w:r>
      </w:del>
      <w:del w:id="5" w:author="Tom Southall" w:date="2019-03-01T10:06:00Z">
        <w:r w:rsidR="001D7708" w:rsidDel="00A12843">
          <w:delText>.</w:delText>
        </w:r>
        <w:r w:rsidDel="00A12843">
          <w:delText xml:space="preserve"> </w:delText>
        </w:r>
      </w:del>
    </w:p>
    <w:p w14:paraId="38CC50E5" w14:textId="5358C697" w:rsidR="009F5C36" w:rsidRPr="00950778" w:rsidRDefault="00066CA6" w:rsidP="001D7708">
      <w:pPr>
        <w:pStyle w:val="Heading1"/>
      </w:pPr>
      <w:r w:rsidRPr="00950778">
        <w:t>ACTION REQUESTED</w:t>
      </w:r>
    </w:p>
    <w:p w14:paraId="11484287" w14:textId="77777777" w:rsidR="007D3A7C" w:rsidRDefault="00902AA4" w:rsidP="00476685">
      <w:pPr>
        <w:pStyle w:val="BodyText"/>
      </w:pPr>
      <w:r w:rsidRPr="00950778">
        <w:t>T</w:t>
      </w:r>
      <w:r w:rsidR="00B23D2A">
        <w:t xml:space="preserve">he </w:t>
      </w:r>
      <w:r w:rsidR="00FA6C1F">
        <w:t>Council</w:t>
      </w:r>
      <w:r w:rsidRPr="00950778">
        <w:t xml:space="preserve"> is requested to</w:t>
      </w:r>
      <w:r w:rsidR="007D3A7C">
        <w:t>:</w:t>
      </w:r>
    </w:p>
    <w:p w14:paraId="7F9CE4E4" w14:textId="3744BFBA" w:rsidR="00E74397" w:rsidRDefault="00E74397" w:rsidP="007D3A7C">
      <w:pPr>
        <w:pStyle w:val="BodyText"/>
        <w:numPr>
          <w:ilvl w:val="0"/>
          <w:numId w:val="38"/>
        </w:numPr>
      </w:pPr>
      <w:r>
        <w:t>approve the draft submission to MSC101.</w:t>
      </w:r>
    </w:p>
    <w:p w14:paraId="15FCCF19" w14:textId="77777777" w:rsidR="00A12843" w:rsidRDefault="00E74397" w:rsidP="00E74397">
      <w:pPr>
        <w:pStyle w:val="Bullet1"/>
        <w:numPr>
          <w:ilvl w:val="0"/>
          <w:numId w:val="38"/>
        </w:numPr>
        <w:rPr>
          <w:ins w:id="6" w:author="Tom Southall" w:date="2019-03-01T10:09:00Z"/>
        </w:rPr>
      </w:pPr>
      <w:r>
        <w:t xml:space="preserve">to bring the seminar to the attention of interested organisations in their own countries. </w:t>
      </w:r>
    </w:p>
    <w:p w14:paraId="09B81014" w14:textId="368C6C71" w:rsidR="00E74397" w:rsidRDefault="00E74397" w:rsidP="00FB721F">
      <w:pPr>
        <w:pStyle w:val="Bullet1"/>
        <w:numPr>
          <w:ilvl w:val="0"/>
          <w:numId w:val="0"/>
        </w:numPr>
        <w:ind w:left="410"/>
        <w:pPrChange w:id="7" w:author="Tom Southall" w:date="2019-03-01T10:11:00Z">
          <w:pPr>
            <w:pStyle w:val="Bullet1"/>
            <w:numPr>
              <w:numId w:val="38"/>
            </w:numPr>
            <w:tabs>
              <w:tab w:val="clear" w:pos="720"/>
            </w:tabs>
            <w:ind w:left="770"/>
          </w:pPr>
        </w:pPrChange>
      </w:pPr>
      <w:bookmarkStart w:id="8" w:name="_GoBack"/>
      <w:bookmarkEnd w:id="8"/>
    </w:p>
    <w:sectPr w:rsidR="00E74397" w:rsidSect="003F09F0">
      <w:headerReference w:type="default" r:id="rId8"/>
      <w:footerReference w:type="default" r:id="rId9"/>
      <w:headerReference w:type="first" r:id="rId10"/>
      <w:footerReference w:type="first" r:id="rId11"/>
      <w:pgSz w:w="11907" w:h="16840" w:code="9"/>
      <w:pgMar w:top="1134" w:right="1134" w:bottom="1134" w:left="1134"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DF0104" w14:textId="77777777" w:rsidR="007C5A4F" w:rsidRDefault="007C5A4F" w:rsidP="003F09F0">
      <w:r>
        <w:separator/>
      </w:r>
    </w:p>
  </w:endnote>
  <w:endnote w:type="continuationSeparator" w:id="0">
    <w:p w14:paraId="65FBA943" w14:textId="77777777" w:rsidR="007C5A4F" w:rsidRDefault="007C5A4F" w:rsidP="003F09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755507" w14:textId="77777777" w:rsidR="003F09F0" w:rsidRPr="003F09F0" w:rsidRDefault="003F09F0">
    <w:pPr>
      <w:pStyle w:val="Footer"/>
      <w:rPr>
        <w:lang w:val="en-GB"/>
      </w:rPr>
    </w:pPr>
    <w:r>
      <w:rPr>
        <w:lang w:val="en-GB"/>
      </w:rPr>
      <w:tab/>
    </w:r>
    <w:r w:rsidR="006F3942" w:rsidRPr="003F09F0">
      <w:rPr>
        <w:lang w:val="en-GB"/>
      </w:rPr>
      <w:fldChar w:fldCharType="begin"/>
    </w:r>
    <w:r w:rsidRPr="003F09F0">
      <w:rPr>
        <w:lang w:val="en-GB"/>
      </w:rPr>
      <w:instrText xml:space="preserve"> PAGE   \* MERGEFORMAT </w:instrText>
    </w:r>
    <w:r w:rsidR="006F3942" w:rsidRPr="003F09F0">
      <w:rPr>
        <w:lang w:val="en-GB"/>
      </w:rPr>
      <w:fldChar w:fldCharType="separate"/>
    </w:r>
    <w:r w:rsidR="00DF238F">
      <w:rPr>
        <w:noProof/>
        <w:lang w:val="en-GB"/>
      </w:rPr>
      <w:t>2</w:t>
    </w:r>
    <w:r w:rsidR="006F3942" w:rsidRPr="003F09F0">
      <w:rPr>
        <w:lang w:val="en-G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856E0B" w14:textId="77777777" w:rsidR="00AF21AC" w:rsidRDefault="00AF21AC">
    <w:pPr>
      <w:pStyle w:val="Footer"/>
    </w:pPr>
    <w:r>
      <w:tab/>
    </w:r>
    <w:r w:rsidR="005A0926">
      <w:fldChar w:fldCharType="begin"/>
    </w:r>
    <w:r w:rsidR="005A0926">
      <w:instrText xml:space="preserve"> PAGE   \* MERGEFORMAT </w:instrText>
    </w:r>
    <w:r w:rsidR="005A0926">
      <w:fldChar w:fldCharType="separate"/>
    </w:r>
    <w:r w:rsidR="0015689B">
      <w:rPr>
        <w:noProof/>
      </w:rPr>
      <w:t>1</w:t>
    </w:r>
    <w:r w:rsidR="005A0926">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9FF0A7" w14:textId="77777777" w:rsidR="007C5A4F" w:rsidRDefault="007C5A4F" w:rsidP="003F09F0">
      <w:r>
        <w:separator/>
      </w:r>
    </w:p>
  </w:footnote>
  <w:footnote w:type="continuationSeparator" w:id="0">
    <w:p w14:paraId="1ED486A8" w14:textId="77777777" w:rsidR="007C5A4F" w:rsidRDefault="007C5A4F" w:rsidP="003F09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A34481" w14:textId="77777777" w:rsidR="003F09F0" w:rsidRPr="003F09F0" w:rsidRDefault="003F09F0" w:rsidP="003F09F0">
    <w:pPr>
      <w:pStyle w:val="Header"/>
      <w:jc w:val="left"/>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442243" w14:textId="77777777" w:rsidR="003F09F0" w:rsidRPr="003F09F0" w:rsidRDefault="005A22B1" w:rsidP="003F09F0">
    <w:pPr>
      <w:pStyle w:val="Header"/>
      <w:spacing w:after="240"/>
      <w:jc w:val="left"/>
      <w:rPr>
        <w:lang w:val="en-GB"/>
      </w:rPr>
    </w:pPr>
    <w:r>
      <w:rPr>
        <w:noProof/>
        <w:lang w:val="en-AU" w:eastAsia="en-AU"/>
      </w:rPr>
      <mc:AlternateContent>
        <mc:Choice Requires="wps">
          <w:drawing>
            <wp:anchor distT="0" distB="0" distL="114300" distR="114300" simplePos="0" relativeHeight="251657216" behindDoc="0" locked="0" layoutInCell="1" allowOverlap="1" wp14:anchorId="075B8690" wp14:editId="5D45F184">
              <wp:simplePos x="0" y="0"/>
              <wp:positionH relativeFrom="column">
                <wp:posOffset>3255645</wp:posOffset>
              </wp:positionH>
              <wp:positionV relativeFrom="paragraph">
                <wp:posOffset>-13335</wp:posOffset>
              </wp:positionV>
              <wp:extent cx="2862580" cy="793750"/>
              <wp:effectExtent l="0" t="0" r="0" b="63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2580" cy="793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right"/>
                            <w:tblLook w:val="04A0" w:firstRow="1" w:lastRow="0" w:firstColumn="1" w:lastColumn="0" w:noHBand="0" w:noVBand="1"/>
                          </w:tblPr>
                          <w:tblGrid>
                            <w:gridCol w:w="3921"/>
                          </w:tblGrid>
                          <w:tr w:rsidR="001144E2" w14:paraId="00C64AA9" w14:textId="77777777" w:rsidTr="003E08EF">
                            <w:trPr>
                              <w:trHeight w:val="397"/>
                              <w:jc w:val="right"/>
                            </w:trPr>
                            <w:tc>
                              <w:tcPr>
                                <w:tcW w:w="3921" w:type="dxa"/>
                                <w:vAlign w:val="center"/>
                              </w:tcPr>
                              <w:p w14:paraId="2210FCFD" w14:textId="77777777" w:rsidR="001144E2" w:rsidRPr="00950778" w:rsidRDefault="001144E2" w:rsidP="00F44515">
                                <w:pPr>
                                  <w:tabs>
                                    <w:tab w:val="right" w:pos="3719"/>
                                  </w:tabs>
                                  <w:rPr>
                                    <w:rFonts w:ascii="Calibri" w:hAnsi="Calibri"/>
                                  </w:rPr>
                                </w:pPr>
                                <w:r w:rsidRPr="00950778">
                                  <w:rPr>
                                    <w:rFonts w:ascii="Calibri" w:hAnsi="Calibri"/>
                                  </w:rPr>
                                  <w:t>From:</w:t>
                                </w:r>
                                <w:r w:rsidRPr="00950778">
                                  <w:rPr>
                                    <w:rFonts w:ascii="Calibri" w:hAnsi="Calibri"/>
                                  </w:rPr>
                                  <w:tab/>
                                  <w:t xml:space="preserve">IALA </w:t>
                                </w:r>
                                <w:r w:rsidR="00F44515" w:rsidRPr="00007CE1">
                                  <w:rPr>
                                    <w:rFonts w:ascii="Calibri" w:hAnsi="Calibri"/>
                                  </w:rPr>
                                  <w:t xml:space="preserve">VTS </w:t>
                                </w:r>
                                <w:r w:rsidRPr="00007CE1">
                                  <w:rPr>
                                    <w:rFonts w:ascii="Calibri" w:hAnsi="Calibri"/>
                                  </w:rPr>
                                  <w:t>Committee</w:t>
                                </w:r>
                              </w:p>
                            </w:tc>
                          </w:tr>
                          <w:tr w:rsidR="001144E2" w14:paraId="4FF5CA0F" w14:textId="77777777" w:rsidTr="003E08EF">
                            <w:trPr>
                              <w:trHeight w:val="397"/>
                              <w:jc w:val="right"/>
                            </w:trPr>
                            <w:tc>
                              <w:tcPr>
                                <w:tcW w:w="3921" w:type="dxa"/>
                                <w:vAlign w:val="center"/>
                              </w:tcPr>
                              <w:p w14:paraId="522AD337" w14:textId="232674E2" w:rsidR="001144E2" w:rsidRPr="00950778" w:rsidRDefault="001144E2" w:rsidP="007D3A7C">
                                <w:pPr>
                                  <w:tabs>
                                    <w:tab w:val="right" w:pos="3719"/>
                                  </w:tabs>
                                  <w:rPr>
                                    <w:rFonts w:ascii="Calibri" w:hAnsi="Calibri"/>
                                  </w:rPr>
                                </w:pPr>
                                <w:r w:rsidRPr="00950778">
                                  <w:rPr>
                                    <w:rFonts w:ascii="Calibri" w:hAnsi="Calibri"/>
                                  </w:rPr>
                                  <w:t>Reference:</w:t>
                                </w:r>
                                <w:r w:rsidRPr="00950778">
                                  <w:rPr>
                                    <w:rFonts w:ascii="Calibri" w:hAnsi="Calibri"/>
                                  </w:rPr>
                                  <w:tab/>
                                </w:r>
                                <w:r w:rsidR="00007CE1">
                                  <w:rPr>
                                    <w:rFonts w:ascii="Calibri" w:hAnsi="Calibri"/>
                                  </w:rPr>
                                  <w:t>VTS4</w:t>
                                </w:r>
                                <w:r w:rsidR="007D3A7C">
                                  <w:rPr>
                                    <w:rFonts w:ascii="Calibri" w:hAnsi="Calibri"/>
                                  </w:rPr>
                                  <w:t>6</w:t>
                                </w:r>
                                <w:r w:rsidR="00007CE1" w:rsidRPr="00907915">
                                  <w:rPr>
                                    <w:rFonts w:ascii="Calibri" w:hAnsi="Calibri"/>
                                  </w:rPr>
                                  <w:t>-1</w:t>
                                </w:r>
                                <w:r w:rsidR="00E05F17">
                                  <w:rPr>
                                    <w:rFonts w:ascii="Calibri" w:hAnsi="Calibri"/>
                                  </w:rPr>
                                  <w:t>3</w:t>
                                </w:r>
                                <w:r w:rsidR="00007CE1" w:rsidRPr="00907915">
                                  <w:rPr>
                                    <w:rFonts w:ascii="Calibri" w:hAnsi="Calibri"/>
                                  </w:rPr>
                                  <w:t>.</w:t>
                                </w:r>
                                <w:r w:rsidR="00907915" w:rsidRPr="00907915">
                                  <w:rPr>
                                    <w:rFonts w:ascii="Calibri" w:hAnsi="Calibri"/>
                                  </w:rPr>
                                  <w:t>2.</w:t>
                                </w:r>
                                <w:r w:rsidR="001D7708">
                                  <w:rPr>
                                    <w:rFonts w:ascii="Calibri" w:hAnsi="Calibri"/>
                                  </w:rPr>
                                  <w:t>6.1</w:t>
                                </w:r>
                              </w:p>
                            </w:tc>
                          </w:tr>
                          <w:tr w:rsidR="001144E2" w14:paraId="23504192" w14:textId="77777777" w:rsidTr="003E08EF">
                            <w:trPr>
                              <w:trHeight w:val="397"/>
                              <w:jc w:val="right"/>
                            </w:trPr>
                            <w:tc>
                              <w:tcPr>
                                <w:tcW w:w="3921" w:type="dxa"/>
                                <w:vAlign w:val="center"/>
                              </w:tcPr>
                              <w:p w14:paraId="23558807" w14:textId="77777777" w:rsidR="001144E2" w:rsidRPr="00950778" w:rsidRDefault="0015689B" w:rsidP="0015689B">
                                <w:pPr>
                                  <w:tabs>
                                    <w:tab w:val="left" w:pos="1276"/>
                                  </w:tabs>
                                  <w:jc w:val="right"/>
                                  <w:rPr>
                                    <w:rFonts w:ascii="Calibri" w:hAnsi="Calibri"/>
                                  </w:rPr>
                                </w:pPr>
                                <w:r>
                                  <w:rPr>
                                    <w:rFonts w:ascii="Calibri" w:hAnsi="Calibri"/>
                                  </w:rPr>
                                  <w:t>1</w:t>
                                </w:r>
                                <w:r w:rsidR="007D3A7C">
                                  <w:rPr>
                                    <w:rFonts w:ascii="Calibri" w:hAnsi="Calibri"/>
                                  </w:rPr>
                                  <w:t xml:space="preserve"> </w:t>
                                </w:r>
                                <w:r>
                                  <w:rPr>
                                    <w:rFonts w:ascii="Calibri" w:hAnsi="Calibri"/>
                                  </w:rPr>
                                  <w:t>March</w:t>
                                </w:r>
                                <w:r w:rsidR="00007CE1">
                                  <w:rPr>
                                    <w:rFonts w:ascii="Calibri" w:hAnsi="Calibri"/>
                                  </w:rPr>
                                  <w:t xml:space="preserve"> 201</w:t>
                                </w:r>
                                <w:r w:rsidR="007D3A7C">
                                  <w:rPr>
                                    <w:rFonts w:ascii="Calibri" w:hAnsi="Calibri"/>
                                  </w:rPr>
                                  <w:t>9</w:t>
                                </w:r>
                              </w:p>
                            </w:tc>
                          </w:tr>
                        </w:tbl>
                        <w:p w14:paraId="58F04D63" w14:textId="77777777" w:rsidR="001144E2" w:rsidRDefault="001144E2" w:rsidP="000B419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5B8690" id="_x0000_t202" coordsize="21600,21600" o:spt="202" path="m,l,21600r21600,l21600,xe">
              <v:stroke joinstyle="miter"/>
              <v:path gradientshapeok="t" o:connecttype="rect"/>
            </v:shapetype>
            <v:shape id="Text Box 1" o:spid="_x0000_s1026" type="#_x0000_t202" style="position:absolute;margin-left:256.35pt;margin-top:-1.05pt;width:225.4pt;height:6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" stroked="f">
              <v:textbox>
                <w:txbxContent>
                  <w:tbl>
                    <w:tblPr>
                      <w:tblW w:w="0" w:type="auto"/>
                      <w:jc w:val="right"/>
                      <w:tblLook w:val="04A0" w:firstRow="1" w:lastRow="0" w:firstColumn="1" w:lastColumn="0" w:noHBand="0" w:noVBand="1"/>
                    </w:tblPr>
                    <w:tblGrid>
                      <w:gridCol w:w="3921"/>
                    </w:tblGrid>
                    <w:tr w:rsidR="001144E2" w14:paraId="00C64AA9" w14:textId="77777777" w:rsidTr="003E08EF">
                      <w:trPr>
                        <w:trHeight w:val="397"/>
                        <w:jc w:val="right"/>
                      </w:trPr>
                      <w:tc>
                        <w:tcPr>
                          <w:tcW w:w="3921" w:type="dxa"/>
                          <w:vAlign w:val="center"/>
                        </w:tcPr>
                        <w:p w14:paraId="2210FCFD" w14:textId="77777777" w:rsidR="001144E2" w:rsidRPr="00950778" w:rsidRDefault="001144E2" w:rsidP="00F44515">
                          <w:pPr>
                            <w:tabs>
                              <w:tab w:val="right" w:pos="3719"/>
                            </w:tabs>
                            <w:rPr>
                              <w:rFonts w:ascii="Calibri" w:hAnsi="Calibri"/>
                            </w:rPr>
                          </w:pPr>
                          <w:r w:rsidRPr="00950778">
                            <w:rPr>
                              <w:rFonts w:ascii="Calibri" w:hAnsi="Calibri"/>
                            </w:rPr>
                            <w:t>From:</w:t>
                          </w:r>
                          <w:r w:rsidRPr="00950778">
                            <w:rPr>
                              <w:rFonts w:ascii="Calibri" w:hAnsi="Calibri"/>
                            </w:rPr>
                            <w:tab/>
                            <w:t xml:space="preserve">IALA </w:t>
                          </w:r>
                          <w:r w:rsidR="00F44515" w:rsidRPr="00007CE1">
                            <w:rPr>
                              <w:rFonts w:ascii="Calibri" w:hAnsi="Calibri"/>
                            </w:rPr>
                            <w:t xml:space="preserve">VTS </w:t>
                          </w:r>
                          <w:r w:rsidRPr="00007CE1">
                            <w:rPr>
                              <w:rFonts w:ascii="Calibri" w:hAnsi="Calibri"/>
                            </w:rPr>
                            <w:t>Committee</w:t>
                          </w:r>
                        </w:p>
                      </w:tc>
                    </w:tr>
                    <w:tr w:rsidR="001144E2" w14:paraId="4FF5CA0F" w14:textId="77777777" w:rsidTr="003E08EF">
                      <w:trPr>
                        <w:trHeight w:val="397"/>
                        <w:jc w:val="right"/>
                      </w:trPr>
                      <w:tc>
                        <w:tcPr>
                          <w:tcW w:w="3921" w:type="dxa"/>
                          <w:vAlign w:val="center"/>
                        </w:tcPr>
                        <w:p w14:paraId="522AD337" w14:textId="232674E2" w:rsidR="001144E2" w:rsidRPr="00950778" w:rsidRDefault="001144E2" w:rsidP="007D3A7C">
                          <w:pPr>
                            <w:tabs>
                              <w:tab w:val="right" w:pos="3719"/>
                            </w:tabs>
                            <w:rPr>
                              <w:rFonts w:ascii="Calibri" w:hAnsi="Calibri"/>
                            </w:rPr>
                          </w:pPr>
                          <w:r w:rsidRPr="00950778">
                            <w:rPr>
                              <w:rFonts w:ascii="Calibri" w:hAnsi="Calibri"/>
                            </w:rPr>
                            <w:t>Reference:</w:t>
                          </w:r>
                          <w:r w:rsidRPr="00950778">
                            <w:rPr>
                              <w:rFonts w:ascii="Calibri" w:hAnsi="Calibri"/>
                            </w:rPr>
                            <w:tab/>
                          </w:r>
                          <w:r w:rsidR="00007CE1">
                            <w:rPr>
                              <w:rFonts w:ascii="Calibri" w:hAnsi="Calibri"/>
                            </w:rPr>
                            <w:t>VTS4</w:t>
                          </w:r>
                          <w:r w:rsidR="007D3A7C">
                            <w:rPr>
                              <w:rFonts w:ascii="Calibri" w:hAnsi="Calibri"/>
                            </w:rPr>
                            <w:t>6</w:t>
                          </w:r>
                          <w:r w:rsidR="00007CE1" w:rsidRPr="00907915">
                            <w:rPr>
                              <w:rFonts w:ascii="Calibri" w:hAnsi="Calibri"/>
                            </w:rPr>
                            <w:t>-1</w:t>
                          </w:r>
                          <w:r w:rsidR="00E05F17">
                            <w:rPr>
                              <w:rFonts w:ascii="Calibri" w:hAnsi="Calibri"/>
                            </w:rPr>
                            <w:t>3</w:t>
                          </w:r>
                          <w:r w:rsidR="00007CE1" w:rsidRPr="00907915">
                            <w:rPr>
                              <w:rFonts w:ascii="Calibri" w:hAnsi="Calibri"/>
                            </w:rPr>
                            <w:t>.</w:t>
                          </w:r>
                          <w:r w:rsidR="00907915" w:rsidRPr="00907915">
                            <w:rPr>
                              <w:rFonts w:ascii="Calibri" w:hAnsi="Calibri"/>
                            </w:rPr>
                            <w:t>2.</w:t>
                          </w:r>
                          <w:r w:rsidR="001D7708">
                            <w:rPr>
                              <w:rFonts w:ascii="Calibri" w:hAnsi="Calibri"/>
                            </w:rPr>
                            <w:t>6.1</w:t>
                          </w:r>
                        </w:p>
                      </w:tc>
                    </w:tr>
                    <w:tr w:rsidR="001144E2" w14:paraId="23504192" w14:textId="77777777" w:rsidTr="003E08EF">
                      <w:trPr>
                        <w:trHeight w:val="397"/>
                        <w:jc w:val="right"/>
                      </w:trPr>
                      <w:tc>
                        <w:tcPr>
                          <w:tcW w:w="3921" w:type="dxa"/>
                          <w:vAlign w:val="center"/>
                        </w:tcPr>
                        <w:p w14:paraId="23558807" w14:textId="77777777" w:rsidR="001144E2" w:rsidRPr="00950778" w:rsidRDefault="0015689B" w:rsidP="0015689B">
                          <w:pPr>
                            <w:tabs>
                              <w:tab w:val="left" w:pos="1276"/>
                            </w:tabs>
                            <w:jc w:val="right"/>
                            <w:rPr>
                              <w:rFonts w:ascii="Calibri" w:hAnsi="Calibri"/>
                            </w:rPr>
                          </w:pPr>
                          <w:r>
                            <w:rPr>
                              <w:rFonts w:ascii="Calibri" w:hAnsi="Calibri"/>
                            </w:rPr>
                            <w:t>1</w:t>
                          </w:r>
                          <w:r w:rsidR="007D3A7C">
                            <w:rPr>
                              <w:rFonts w:ascii="Calibri" w:hAnsi="Calibri"/>
                            </w:rPr>
                            <w:t xml:space="preserve"> </w:t>
                          </w:r>
                          <w:r>
                            <w:rPr>
                              <w:rFonts w:ascii="Calibri" w:hAnsi="Calibri"/>
                            </w:rPr>
                            <w:t>March</w:t>
                          </w:r>
                          <w:r w:rsidR="00007CE1">
                            <w:rPr>
                              <w:rFonts w:ascii="Calibri" w:hAnsi="Calibri"/>
                            </w:rPr>
                            <w:t xml:space="preserve"> 201</w:t>
                          </w:r>
                          <w:r w:rsidR="007D3A7C">
                            <w:rPr>
                              <w:rFonts w:ascii="Calibri" w:hAnsi="Calibri"/>
                            </w:rPr>
                            <w:t>9</w:t>
                          </w:r>
                        </w:p>
                      </w:tc>
                    </w:tr>
                  </w:tbl>
                  <w:p w14:paraId="58F04D63" w14:textId="77777777" w:rsidR="001144E2" w:rsidRDefault="001144E2" w:rsidP="000B4199"/>
                </w:txbxContent>
              </v:textbox>
            </v:shape>
          </w:pict>
        </mc:Fallback>
      </mc:AlternateContent>
    </w:r>
    <w:r w:rsidR="00066CA6">
      <w:rPr>
        <w:noProof/>
        <w:lang w:val="en-AU" w:eastAsia="en-AU"/>
      </w:rPr>
      <w:drawing>
        <wp:inline distT="0" distB="0" distL="0" distR="0" wp14:anchorId="5F4F3F6D" wp14:editId="7E4116B4">
          <wp:extent cx="938219" cy="914407"/>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938219" cy="914407"/>
                  </a:xfrm>
                  <a:prstGeom prst="rect">
                    <a:avLst/>
                  </a:prstGeom>
                </pic:spPr>
              </pic:pic>
            </a:graphicData>
          </a:graphic>
        </wp:inline>
      </w:drawing>
    </w:r>
    <w:r w:rsidR="007139B8">
      <w:rPr>
        <w:lang w:val="en-G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0AD24A21"/>
    <w:multiLevelType w:val="hybridMultilevel"/>
    <w:tmpl w:val="209459C6"/>
    <w:lvl w:ilvl="0" w:tplc="0C090003">
      <w:start w:val="1"/>
      <w:numFmt w:val="bullet"/>
      <w:lvlText w:val="o"/>
      <w:lvlJc w:val="left"/>
      <w:pPr>
        <w:ind w:left="1287" w:hanging="360"/>
      </w:pPr>
      <w:rPr>
        <w:rFonts w:ascii="Courier New" w:hAnsi="Courier New" w:cs="Courier New"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 w15:restartNumberingAfterBreak="0">
    <w:nsid w:val="0B8D6414"/>
    <w:multiLevelType w:val="multilevel"/>
    <w:tmpl w:val="6E065170"/>
    <w:lvl w:ilvl="0">
      <w:start w:val="1"/>
      <w:numFmt w:val="decimal"/>
      <w:pStyle w:val="AnnexHeading1"/>
      <w:lvlText w:val="%1"/>
      <w:lvlJc w:val="left"/>
      <w:pPr>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5AA5451"/>
    <w:multiLevelType w:val="hybridMultilevel"/>
    <w:tmpl w:val="4C60816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19C37E91"/>
    <w:multiLevelType w:val="multilevel"/>
    <w:tmpl w:val="8A0C6B56"/>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1D685AD8"/>
    <w:multiLevelType w:val="hybridMultilevel"/>
    <w:tmpl w:val="546E554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26A37E1A"/>
    <w:multiLevelType w:val="hybridMultilevel"/>
    <w:tmpl w:val="6ED69BF2"/>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7" w15:restartNumberingAfterBreak="0">
    <w:nsid w:val="26CA5E06"/>
    <w:multiLevelType w:val="hybridMultilevel"/>
    <w:tmpl w:val="9A82E49E"/>
    <w:lvl w:ilvl="0" w:tplc="0C090001">
      <w:start w:val="1"/>
      <w:numFmt w:val="bullet"/>
      <w:lvlText w:val=""/>
      <w:lvlJc w:val="left"/>
      <w:pPr>
        <w:ind w:left="770" w:hanging="360"/>
      </w:pPr>
      <w:rPr>
        <w:rFonts w:ascii="Symbol" w:hAnsi="Symbol" w:hint="default"/>
      </w:rPr>
    </w:lvl>
    <w:lvl w:ilvl="1" w:tplc="0C090003" w:tentative="1">
      <w:start w:val="1"/>
      <w:numFmt w:val="bullet"/>
      <w:lvlText w:val="o"/>
      <w:lvlJc w:val="left"/>
      <w:pPr>
        <w:ind w:left="1490" w:hanging="360"/>
      </w:pPr>
      <w:rPr>
        <w:rFonts w:ascii="Courier New" w:hAnsi="Courier New" w:cs="Courier New" w:hint="default"/>
      </w:rPr>
    </w:lvl>
    <w:lvl w:ilvl="2" w:tplc="0C090005" w:tentative="1">
      <w:start w:val="1"/>
      <w:numFmt w:val="bullet"/>
      <w:lvlText w:val=""/>
      <w:lvlJc w:val="left"/>
      <w:pPr>
        <w:ind w:left="2210" w:hanging="360"/>
      </w:pPr>
      <w:rPr>
        <w:rFonts w:ascii="Wingdings" w:hAnsi="Wingdings" w:hint="default"/>
      </w:rPr>
    </w:lvl>
    <w:lvl w:ilvl="3" w:tplc="0C090001" w:tentative="1">
      <w:start w:val="1"/>
      <w:numFmt w:val="bullet"/>
      <w:lvlText w:val=""/>
      <w:lvlJc w:val="left"/>
      <w:pPr>
        <w:ind w:left="2930" w:hanging="360"/>
      </w:pPr>
      <w:rPr>
        <w:rFonts w:ascii="Symbol" w:hAnsi="Symbol" w:hint="default"/>
      </w:rPr>
    </w:lvl>
    <w:lvl w:ilvl="4" w:tplc="0C090003" w:tentative="1">
      <w:start w:val="1"/>
      <w:numFmt w:val="bullet"/>
      <w:lvlText w:val="o"/>
      <w:lvlJc w:val="left"/>
      <w:pPr>
        <w:ind w:left="3650" w:hanging="360"/>
      </w:pPr>
      <w:rPr>
        <w:rFonts w:ascii="Courier New" w:hAnsi="Courier New" w:cs="Courier New" w:hint="default"/>
      </w:rPr>
    </w:lvl>
    <w:lvl w:ilvl="5" w:tplc="0C090005" w:tentative="1">
      <w:start w:val="1"/>
      <w:numFmt w:val="bullet"/>
      <w:lvlText w:val=""/>
      <w:lvlJc w:val="left"/>
      <w:pPr>
        <w:ind w:left="4370" w:hanging="360"/>
      </w:pPr>
      <w:rPr>
        <w:rFonts w:ascii="Wingdings" w:hAnsi="Wingdings" w:hint="default"/>
      </w:rPr>
    </w:lvl>
    <w:lvl w:ilvl="6" w:tplc="0C090001" w:tentative="1">
      <w:start w:val="1"/>
      <w:numFmt w:val="bullet"/>
      <w:lvlText w:val=""/>
      <w:lvlJc w:val="left"/>
      <w:pPr>
        <w:ind w:left="5090" w:hanging="360"/>
      </w:pPr>
      <w:rPr>
        <w:rFonts w:ascii="Symbol" w:hAnsi="Symbol" w:hint="default"/>
      </w:rPr>
    </w:lvl>
    <w:lvl w:ilvl="7" w:tplc="0C090003" w:tentative="1">
      <w:start w:val="1"/>
      <w:numFmt w:val="bullet"/>
      <w:lvlText w:val="o"/>
      <w:lvlJc w:val="left"/>
      <w:pPr>
        <w:ind w:left="5810" w:hanging="360"/>
      </w:pPr>
      <w:rPr>
        <w:rFonts w:ascii="Courier New" w:hAnsi="Courier New" w:cs="Courier New" w:hint="default"/>
      </w:rPr>
    </w:lvl>
    <w:lvl w:ilvl="8" w:tplc="0C090005" w:tentative="1">
      <w:start w:val="1"/>
      <w:numFmt w:val="bullet"/>
      <w:lvlText w:val=""/>
      <w:lvlJc w:val="left"/>
      <w:pPr>
        <w:ind w:left="6530" w:hanging="360"/>
      </w:pPr>
      <w:rPr>
        <w:rFonts w:ascii="Wingdings" w:hAnsi="Wingdings" w:hint="default"/>
      </w:rPr>
    </w:lvl>
  </w:abstractNum>
  <w:abstractNum w:abstractNumId="8"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9"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9D508F4"/>
    <w:multiLevelType w:val="multilevel"/>
    <w:tmpl w:val="B4F48034"/>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1C815FC"/>
    <w:multiLevelType w:val="hybridMultilevel"/>
    <w:tmpl w:val="317CBEFE"/>
    <w:lvl w:ilvl="0" w:tplc="0C090001">
      <w:start w:val="1"/>
      <w:numFmt w:val="bullet"/>
      <w:lvlText w:val=""/>
      <w:lvlJc w:val="left"/>
      <w:pPr>
        <w:ind w:left="1074" w:hanging="360"/>
      </w:pPr>
      <w:rPr>
        <w:rFonts w:ascii="Symbol" w:hAnsi="Symbol" w:hint="default"/>
      </w:rPr>
    </w:lvl>
    <w:lvl w:ilvl="1" w:tplc="0C090003" w:tentative="1">
      <w:start w:val="1"/>
      <w:numFmt w:val="bullet"/>
      <w:lvlText w:val="o"/>
      <w:lvlJc w:val="left"/>
      <w:pPr>
        <w:ind w:left="1794" w:hanging="360"/>
      </w:pPr>
      <w:rPr>
        <w:rFonts w:ascii="Courier New" w:hAnsi="Courier New" w:cs="Courier New" w:hint="default"/>
      </w:rPr>
    </w:lvl>
    <w:lvl w:ilvl="2" w:tplc="0C090005" w:tentative="1">
      <w:start w:val="1"/>
      <w:numFmt w:val="bullet"/>
      <w:lvlText w:val=""/>
      <w:lvlJc w:val="left"/>
      <w:pPr>
        <w:ind w:left="2514" w:hanging="360"/>
      </w:pPr>
      <w:rPr>
        <w:rFonts w:ascii="Wingdings" w:hAnsi="Wingdings" w:hint="default"/>
      </w:rPr>
    </w:lvl>
    <w:lvl w:ilvl="3" w:tplc="0C090001" w:tentative="1">
      <w:start w:val="1"/>
      <w:numFmt w:val="bullet"/>
      <w:lvlText w:val=""/>
      <w:lvlJc w:val="left"/>
      <w:pPr>
        <w:ind w:left="3234" w:hanging="360"/>
      </w:pPr>
      <w:rPr>
        <w:rFonts w:ascii="Symbol" w:hAnsi="Symbol" w:hint="default"/>
      </w:rPr>
    </w:lvl>
    <w:lvl w:ilvl="4" w:tplc="0C090003" w:tentative="1">
      <w:start w:val="1"/>
      <w:numFmt w:val="bullet"/>
      <w:lvlText w:val="o"/>
      <w:lvlJc w:val="left"/>
      <w:pPr>
        <w:ind w:left="3954" w:hanging="360"/>
      </w:pPr>
      <w:rPr>
        <w:rFonts w:ascii="Courier New" w:hAnsi="Courier New" w:cs="Courier New" w:hint="default"/>
      </w:rPr>
    </w:lvl>
    <w:lvl w:ilvl="5" w:tplc="0C090005" w:tentative="1">
      <w:start w:val="1"/>
      <w:numFmt w:val="bullet"/>
      <w:lvlText w:val=""/>
      <w:lvlJc w:val="left"/>
      <w:pPr>
        <w:ind w:left="4674" w:hanging="360"/>
      </w:pPr>
      <w:rPr>
        <w:rFonts w:ascii="Wingdings" w:hAnsi="Wingdings" w:hint="default"/>
      </w:rPr>
    </w:lvl>
    <w:lvl w:ilvl="6" w:tplc="0C090001" w:tentative="1">
      <w:start w:val="1"/>
      <w:numFmt w:val="bullet"/>
      <w:lvlText w:val=""/>
      <w:lvlJc w:val="left"/>
      <w:pPr>
        <w:ind w:left="5394" w:hanging="360"/>
      </w:pPr>
      <w:rPr>
        <w:rFonts w:ascii="Symbol" w:hAnsi="Symbol" w:hint="default"/>
      </w:rPr>
    </w:lvl>
    <w:lvl w:ilvl="7" w:tplc="0C090003" w:tentative="1">
      <w:start w:val="1"/>
      <w:numFmt w:val="bullet"/>
      <w:lvlText w:val="o"/>
      <w:lvlJc w:val="left"/>
      <w:pPr>
        <w:ind w:left="6114" w:hanging="360"/>
      </w:pPr>
      <w:rPr>
        <w:rFonts w:ascii="Courier New" w:hAnsi="Courier New" w:cs="Courier New" w:hint="default"/>
      </w:rPr>
    </w:lvl>
    <w:lvl w:ilvl="8" w:tplc="0C090005" w:tentative="1">
      <w:start w:val="1"/>
      <w:numFmt w:val="bullet"/>
      <w:lvlText w:val=""/>
      <w:lvlJc w:val="left"/>
      <w:pPr>
        <w:ind w:left="6834" w:hanging="360"/>
      </w:pPr>
      <w:rPr>
        <w:rFonts w:ascii="Wingdings" w:hAnsi="Wingdings" w:hint="default"/>
      </w:rPr>
    </w:lvl>
  </w:abstractNum>
  <w:abstractNum w:abstractNumId="12"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4BC63137"/>
    <w:multiLevelType w:val="hybridMultilevel"/>
    <w:tmpl w:val="4F062254"/>
    <w:lvl w:ilvl="0" w:tplc="6A5CE214">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6" w15:restartNumberingAfterBreak="0">
    <w:nsid w:val="5CA85340"/>
    <w:multiLevelType w:val="hybridMultilevel"/>
    <w:tmpl w:val="00DAEBB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60585238"/>
    <w:multiLevelType w:val="multilevel"/>
    <w:tmpl w:val="D66459D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9" w15:restartNumberingAfterBreak="0">
    <w:nsid w:val="63934D09"/>
    <w:multiLevelType w:val="hybridMultilevel"/>
    <w:tmpl w:val="2A6A975E"/>
    <w:lvl w:ilvl="0" w:tplc="0C090003">
      <w:start w:val="1"/>
      <w:numFmt w:val="bullet"/>
      <w:lvlText w:val="o"/>
      <w:lvlJc w:val="left"/>
      <w:pPr>
        <w:ind w:left="1287" w:hanging="360"/>
      </w:pPr>
      <w:rPr>
        <w:rFonts w:ascii="Courier New" w:hAnsi="Courier New" w:cs="Courier New"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0"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21" w15:restartNumberingAfterBreak="0">
    <w:nsid w:val="79260A56"/>
    <w:multiLevelType w:val="multilevel"/>
    <w:tmpl w:val="0520DEC2"/>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5"/>
  </w:num>
  <w:num w:numId="2">
    <w:abstractNumId w:val="22"/>
  </w:num>
  <w:num w:numId="3">
    <w:abstractNumId w:val="15"/>
  </w:num>
  <w:num w:numId="4">
    <w:abstractNumId w:val="15"/>
  </w:num>
  <w:num w:numId="5">
    <w:abstractNumId w:val="9"/>
  </w:num>
  <w:num w:numId="6">
    <w:abstractNumId w:val="17"/>
  </w:num>
  <w:num w:numId="7">
    <w:abstractNumId w:val="13"/>
  </w:num>
  <w:num w:numId="8">
    <w:abstractNumId w:val="0"/>
  </w:num>
  <w:num w:numId="9">
    <w:abstractNumId w:val="8"/>
  </w:num>
  <w:num w:numId="10">
    <w:abstractNumId w:val="18"/>
  </w:num>
  <w:num w:numId="11">
    <w:abstractNumId w:val="4"/>
  </w:num>
  <w:num w:numId="12">
    <w:abstractNumId w:val="4"/>
  </w:num>
  <w:num w:numId="13">
    <w:abstractNumId w:val="4"/>
  </w:num>
  <w:num w:numId="14">
    <w:abstractNumId w:val="4"/>
  </w:num>
  <w:num w:numId="15">
    <w:abstractNumId w:val="4"/>
  </w:num>
  <w:num w:numId="16">
    <w:abstractNumId w:val="10"/>
  </w:num>
  <w:num w:numId="17">
    <w:abstractNumId w:val="21"/>
  </w:num>
  <w:num w:numId="18">
    <w:abstractNumId w:val="6"/>
  </w:num>
  <w:num w:numId="19">
    <w:abstractNumId w:val="20"/>
  </w:num>
  <w:num w:numId="20">
    <w:abstractNumId w:val="14"/>
  </w:num>
  <w:num w:numId="21">
    <w:abstractNumId w:val="10"/>
  </w:num>
  <w:num w:numId="22">
    <w:abstractNumId w:val="10"/>
  </w:num>
  <w:num w:numId="23">
    <w:abstractNumId w:val="10"/>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num>
  <w:num w:numId="26">
    <w:abstractNumId w:val="12"/>
  </w:num>
  <w:num w:numId="27">
    <w:abstractNumId w:val="2"/>
  </w:num>
  <w:num w:numId="28">
    <w:abstractNumId w:val="2"/>
  </w:num>
  <w:num w:numId="29">
    <w:abstractNumId w:val="2"/>
  </w:num>
  <w:num w:numId="30">
    <w:abstractNumId w:val="3"/>
  </w:num>
  <w:num w:numId="31">
    <w:abstractNumId w:val="11"/>
  </w:num>
  <w:num w:numId="32">
    <w:abstractNumId w:val="5"/>
  </w:num>
  <w:num w:numId="33">
    <w:abstractNumId w:val="19"/>
  </w:num>
  <w:num w:numId="34">
    <w:abstractNumId w:val="1"/>
  </w:num>
  <w:num w:numId="35">
    <w:abstractNumId w:val="13"/>
  </w:num>
  <w:num w:numId="36">
    <w:abstractNumId w:val="13"/>
  </w:num>
  <w:num w:numId="37">
    <w:abstractNumId w:val="16"/>
  </w:num>
  <w:num w:numId="38">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Tom Southall">
    <w15:presenceInfo w15:providerId="Windows Live" w15:userId="d5c4e615c394a3a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activeWritingStyle w:appName="MSWord" w:lang="fr-FR" w:vendorID="64" w:dllVersion="6" w:nlCheck="1" w:checkStyle="0"/>
  <w:activeWritingStyle w:appName="MSWord" w:lang="en-AU" w:vendorID="64" w:dllVersion="6" w:nlCheck="1" w:checkStyle="1"/>
  <w:activeWritingStyle w:appName="MSWord" w:lang="en-GB" w:vendorID="64" w:dllVersion="6" w:nlCheck="1" w:checkStyle="1"/>
  <w:activeWritingStyle w:appName="MSWord" w:lang="en-AU" w:vendorID="64" w:dllVersion="0" w:nlCheck="1" w:checkStyle="0"/>
  <w:proofState w:spelling="clean"/>
  <w:trackRevisions/>
  <w:defaultTabStop w:val="720"/>
  <w:hyphenationZone w:val="425"/>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6CD0"/>
    <w:rsid w:val="00007CE1"/>
    <w:rsid w:val="00031339"/>
    <w:rsid w:val="00031A92"/>
    <w:rsid w:val="000348ED"/>
    <w:rsid w:val="00036801"/>
    <w:rsid w:val="00050DA7"/>
    <w:rsid w:val="000528C6"/>
    <w:rsid w:val="00066CA6"/>
    <w:rsid w:val="0007496D"/>
    <w:rsid w:val="000A5A01"/>
    <w:rsid w:val="000A7A1E"/>
    <w:rsid w:val="000B162A"/>
    <w:rsid w:val="000B4199"/>
    <w:rsid w:val="000C6466"/>
    <w:rsid w:val="001144E2"/>
    <w:rsid w:val="00135447"/>
    <w:rsid w:val="00152273"/>
    <w:rsid w:val="0015689B"/>
    <w:rsid w:val="00164823"/>
    <w:rsid w:val="00180C12"/>
    <w:rsid w:val="001C74CF"/>
    <w:rsid w:val="001D7708"/>
    <w:rsid w:val="00205143"/>
    <w:rsid w:val="002052C3"/>
    <w:rsid w:val="00237711"/>
    <w:rsid w:val="00286CD0"/>
    <w:rsid w:val="002E7078"/>
    <w:rsid w:val="00304998"/>
    <w:rsid w:val="003D55DD"/>
    <w:rsid w:val="003E08EF"/>
    <w:rsid w:val="003E610D"/>
    <w:rsid w:val="003E69F5"/>
    <w:rsid w:val="003F09F0"/>
    <w:rsid w:val="00417A1D"/>
    <w:rsid w:val="00424954"/>
    <w:rsid w:val="0047137A"/>
    <w:rsid w:val="00476685"/>
    <w:rsid w:val="00486FCD"/>
    <w:rsid w:val="00487954"/>
    <w:rsid w:val="004C220D"/>
    <w:rsid w:val="004E32CF"/>
    <w:rsid w:val="005453A6"/>
    <w:rsid w:val="0057083F"/>
    <w:rsid w:val="005A0926"/>
    <w:rsid w:val="005A22B1"/>
    <w:rsid w:val="005A298E"/>
    <w:rsid w:val="005B3847"/>
    <w:rsid w:val="005D05AC"/>
    <w:rsid w:val="005D13E3"/>
    <w:rsid w:val="00627639"/>
    <w:rsid w:val="00630F7F"/>
    <w:rsid w:val="0064435F"/>
    <w:rsid w:val="00673ABD"/>
    <w:rsid w:val="006A5E75"/>
    <w:rsid w:val="006E3952"/>
    <w:rsid w:val="006F0AEC"/>
    <w:rsid w:val="006F3942"/>
    <w:rsid w:val="00704B22"/>
    <w:rsid w:val="00711656"/>
    <w:rsid w:val="007139B8"/>
    <w:rsid w:val="00727E88"/>
    <w:rsid w:val="0073212A"/>
    <w:rsid w:val="00775878"/>
    <w:rsid w:val="00776FBF"/>
    <w:rsid w:val="00785F11"/>
    <w:rsid w:val="007927D8"/>
    <w:rsid w:val="007A24B6"/>
    <w:rsid w:val="007C5A4F"/>
    <w:rsid w:val="007D04DF"/>
    <w:rsid w:val="007D3A7C"/>
    <w:rsid w:val="00872453"/>
    <w:rsid w:val="008753F1"/>
    <w:rsid w:val="00886582"/>
    <w:rsid w:val="008D5CC9"/>
    <w:rsid w:val="008E16E9"/>
    <w:rsid w:val="008F0938"/>
    <w:rsid w:val="00902AA4"/>
    <w:rsid w:val="00907915"/>
    <w:rsid w:val="00950778"/>
    <w:rsid w:val="009F3B6C"/>
    <w:rsid w:val="009F5C36"/>
    <w:rsid w:val="00A11DFE"/>
    <w:rsid w:val="00A12843"/>
    <w:rsid w:val="00A27F12"/>
    <w:rsid w:val="00A30579"/>
    <w:rsid w:val="00A4689A"/>
    <w:rsid w:val="00A52F6E"/>
    <w:rsid w:val="00A617EC"/>
    <w:rsid w:val="00A66946"/>
    <w:rsid w:val="00AA76C0"/>
    <w:rsid w:val="00AC2A15"/>
    <w:rsid w:val="00AF1B75"/>
    <w:rsid w:val="00AF21AC"/>
    <w:rsid w:val="00B077EC"/>
    <w:rsid w:val="00B142BD"/>
    <w:rsid w:val="00B15B24"/>
    <w:rsid w:val="00B23D2A"/>
    <w:rsid w:val="00B24BAD"/>
    <w:rsid w:val="00B8247E"/>
    <w:rsid w:val="00BA05A0"/>
    <w:rsid w:val="00BB0C63"/>
    <w:rsid w:val="00BB334E"/>
    <w:rsid w:val="00BF48F3"/>
    <w:rsid w:val="00BF5C0D"/>
    <w:rsid w:val="00C064EF"/>
    <w:rsid w:val="00C765E1"/>
    <w:rsid w:val="00C81AE3"/>
    <w:rsid w:val="00D06745"/>
    <w:rsid w:val="00DA7A9B"/>
    <w:rsid w:val="00DB57A5"/>
    <w:rsid w:val="00DF238F"/>
    <w:rsid w:val="00E05623"/>
    <w:rsid w:val="00E05F17"/>
    <w:rsid w:val="00E06C14"/>
    <w:rsid w:val="00E163BD"/>
    <w:rsid w:val="00E34BF4"/>
    <w:rsid w:val="00E523E7"/>
    <w:rsid w:val="00E64E0D"/>
    <w:rsid w:val="00E74397"/>
    <w:rsid w:val="00E92C22"/>
    <w:rsid w:val="00E93C9B"/>
    <w:rsid w:val="00EE3F2F"/>
    <w:rsid w:val="00F20857"/>
    <w:rsid w:val="00F44515"/>
    <w:rsid w:val="00F921D9"/>
    <w:rsid w:val="00FA6769"/>
    <w:rsid w:val="00FA6C1F"/>
    <w:rsid w:val="00FB721F"/>
    <w:rsid w:val="00FD03C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491CCBB"/>
  <w15:docId w15:val="{EFAE18DD-3949-4E46-8008-B1CECBA91D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D05AC"/>
    <w:rPr>
      <w:rFonts w:ascii="Arial" w:hAnsi="Arial"/>
      <w:sz w:val="22"/>
      <w:lang w:val="en-AU" w:eastAsia="en-US"/>
    </w:rPr>
  </w:style>
  <w:style w:type="paragraph" w:styleId="Heading1">
    <w:name w:val="heading 1"/>
    <w:basedOn w:val="Normal"/>
    <w:next w:val="Normal"/>
    <w:qFormat/>
    <w:rsid w:val="00950778"/>
    <w:pPr>
      <w:keepNext/>
      <w:numPr>
        <w:numId w:val="15"/>
      </w:numPr>
      <w:tabs>
        <w:tab w:val="clear" w:pos="432"/>
        <w:tab w:val="left" w:pos="567"/>
      </w:tabs>
      <w:spacing w:before="240" w:after="240"/>
      <w:ind w:left="567" w:hanging="567"/>
      <w:outlineLvl w:val="0"/>
    </w:pPr>
    <w:rPr>
      <w:rFonts w:ascii="Calibri" w:eastAsia="MS Mincho" w:hAnsi="Calibri"/>
      <w:b/>
      <w:color w:val="4F81BD" w:themeColor="accent1"/>
      <w:kern w:val="28"/>
      <w:sz w:val="24"/>
      <w:szCs w:val="24"/>
      <w:lang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50778"/>
    <w:pPr>
      <w:spacing w:before="480" w:after="120"/>
      <w:jc w:val="center"/>
      <w:outlineLvl w:val="0"/>
    </w:pPr>
    <w:rPr>
      <w:rFonts w:ascii="Calibri" w:hAnsi="Calibri" w:cs="Arial"/>
      <w:b/>
      <w:bCs/>
      <w:color w:val="4F81BD" w:themeColor="accent1"/>
      <w:kern w:val="28"/>
      <w:sz w:val="32"/>
      <w:szCs w:val="32"/>
    </w:rPr>
  </w:style>
  <w:style w:type="paragraph" w:styleId="BodyText">
    <w:name w:val="Body Text"/>
    <w:basedOn w:val="Normal"/>
    <w:link w:val="BodyTextChar"/>
    <w:qFormat/>
    <w:rsid w:val="00950778"/>
    <w:pPr>
      <w:spacing w:after="120"/>
      <w:jc w:val="both"/>
    </w:pPr>
    <w:rPr>
      <w:rFonts w:ascii="Calibri" w:hAnsi="Calibri"/>
      <w:szCs w:val="24"/>
    </w:rPr>
  </w:style>
  <w:style w:type="paragraph" w:customStyle="1" w:styleId="Annex">
    <w:name w:val="Annex"/>
    <w:basedOn w:val="Heading1"/>
    <w:next w:val="Normal"/>
    <w:qFormat/>
    <w:rsid w:val="00286CD0"/>
    <w:pPr>
      <w:numPr>
        <w:numId w:val="25"/>
      </w:numPr>
      <w:tabs>
        <w:tab w:val="clear" w:pos="567"/>
      </w:tabs>
      <w:jc w:val="both"/>
    </w:pPr>
    <w:rPr>
      <w:rFonts w:eastAsia="Calibri" w:cs="Calibri"/>
      <w:caps/>
      <w:snapToGrid w:val="0"/>
      <w:szCs w:val="22"/>
    </w:rPr>
  </w:style>
  <w:style w:type="paragraph" w:styleId="BodyText2">
    <w:name w:val="Body Text 2"/>
    <w:basedOn w:val="Normal"/>
    <w:link w:val="BodyText2Char"/>
    <w:unhideWhenUsed/>
    <w:rsid w:val="005D05AC"/>
    <w:pPr>
      <w:spacing w:line="480" w:lineRule="auto"/>
    </w:pPr>
    <w:rPr>
      <w:lang w:val="fr-FR" w:eastAsia="en-GB"/>
    </w:rPr>
  </w:style>
  <w:style w:type="character" w:customStyle="1" w:styleId="BodyText2Char">
    <w:name w:val="Body Text 2 Char"/>
    <w:basedOn w:val="DefaultParagraphFont"/>
    <w:link w:val="BodyText2"/>
    <w:rsid w:val="005D05AC"/>
    <w:rPr>
      <w:rFonts w:ascii="Arial" w:hAnsi="Arial"/>
      <w:sz w:val="22"/>
      <w:szCs w:val="24"/>
      <w:lang w:val="fr-FR"/>
    </w:rPr>
  </w:style>
  <w:style w:type="paragraph" w:customStyle="1" w:styleId="Bullet1">
    <w:name w:val="Bullet 1"/>
    <w:basedOn w:val="Normal"/>
    <w:qFormat/>
    <w:rsid w:val="00950778"/>
    <w:pPr>
      <w:numPr>
        <w:numId w:val="7"/>
      </w:numPr>
      <w:tabs>
        <w:tab w:val="left" w:pos="1134"/>
      </w:tabs>
      <w:spacing w:after="120"/>
      <w:jc w:val="both"/>
      <w:outlineLvl w:val="0"/>
    </w:pPr>
    <w:rPr>
      <w:rFonts w:ascii="Calibri" w:eastAsia="Times" w:hAnsi="Calibri"/>
      <w:lang w:eastAsia="en-GB"/>
    </w:rPr>
  </w:style>
  <w:style w:type="paragraph" w:customStyle="1" w:styleId="Bullet1text">
    <w:name w:val="Bullet 1 text"/>
    <w:basedOn w:val="Normal"/>
    <w:qFormat/>
    <w:rsid w:val="00E93C9B"/>
    <w:pPr>
      <w:suppressAutoHyphens/>
      <w:spacing w:after="120"/>
      <w:ind w:left="1134"/>
      <w:jc w:val="both"/>
    </w:pPr>
    <w:rPr>
      <w:lang w:val="fr-FR" w:eastAsia="en-GB"/>
    </w:rPr>
  </w:style>
  <w:style w:type="paragraph" w:customStyle="1" w:styleId="Bullet2">
    <w:name w:val="Bullet 2"/>
    <w:basedOn w:val="Normal"/>
    <w:qFormat/>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basedOn w:val="DefaultParagraphFont"/>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basedOn w:val="DefaultParagraphFont"/>
    <w:link w:val="Header"/>
    <w:rsid w:val="005D05AC"/>
    <w:rPr>
      <w:rFonts w:ascii="Arial" w:eastAsia="MS Mincho" w:hAnsi="Arial"/>
      <w:lang w:val="fr-FR" w:eastAsia="ja-JP"/>
    </w:rPr>
  </w:style>
  <w:style w:type="paragraph" w:customStyle="1" w:styleId="List1">
    <w:name w:val="List 1"/>
    <w:basedOn w:val="Normal"/>
    <w:qFormat/>
    <w:rsid w:val="00950778"/>
    <w:pPr>
      <w:numPr>
        <w:numId w:val="23"/>
      </w:numPr>
      <w:spacing w:after="120"/>
      <w:jc w:val="both"/>
    </w:pPr>
    <w:rPr>
      <w:rFonts w:ascii="Calibri" w:hAnsi="Calibri"/>
      <w:lang w:val="fr-FR" w:eastAsia="en-GB"/>
    </w:rPr>
  </w:style>
  <w:style w:type="paragraph" w:customStyle="1" w:styleId="List1indent1">
    <w:name w:val="List 1 indent 1"/>
    <w:basedOn w:val="Normal"/>
    <w:rsid w:val="00E93C9B"/>
    <w:pPr>
      <w:numPr>
        <w:ilvl w:val="1"/>
        <w:numId w:val="23"/>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rsid w:val="00E93C9B"/>
    <w:pPr>
      <w:widowControl w:val="0"/>
      <w:numPr>
        <w:ilvl w:val="2"/>
        <w:numId w:val="23"/>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basedOn w:val="DefaultParagraphFont"/>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table" w:styleId="TableGrid">
    <w:name w:val="Table Grid"/>
    <w:basedOn w:val="TableNormal"/>
    <w:rsid w:val="001144E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AF21AC"/>
    <w:rPr>
      <w:rFonts w:ascii="Tahoma" w:hAnsi="Tahoma" w:cs="Tahoma"/>
      <w:sz w:val="16"/>
      <w:szCs w:val="16"/>
    </w:rPr>
  </w:style>
  <w:style w:type="character" w:customStyle="1" w:styleId="BalloonTextChar">
    <w:name w:val="Balloon Text Char"/>
    <w:basedOn w:val="DefaultParagraphFont"/>
    <w:link w:val="BalloonText"/>
    <w:rsid w:val="00AF21AC"/>
    <w:rPr>
      <w:rFonts w:ascii="Tahoma" w:hAnsi="Tahoma" w:cs="Tahoma"/>
      <w:sz w:val="16"/>
      <w:szCs w:val="16"/>
      <w:lang w:eastAsia="en-US"/>
    </w:rPr>
  </w:style>
  <w:style w:type="character" w:customStyle="1" w:styleId="BodyTextChar">
    <w:name w:val="Body Text Char"/>
    <w:basedOn w:val="DefaultParagraphFont"/>
    <w:link w:val="BodyText"/>
    <w:rsid w:val="00950778"/>
    <w:rPr>
      <w:rFonts w:ascii="Calibri" w:hAnsi="Calibri"/>
      <w:sz w:val="22"/>
      <w:szCs w:val="24"/>
      <w:lang w:eastAsia="en-US"/>
    </w:rPr>
  </w:style>
  <w:style w:type="paragraph" w:customStyle="1" w:styleId="AnnexFigure">
    <w:name w:val="Annex Figure"/>
    <w:basedOn w:val="Normal"/>
    <w:next w:val="Normal"/>
    <w:rsid w:val="00286CD0"/>
    <w:pPr>
      <w:numPr>
        <w:numId w:val="26"/>
      </w:numPr>
      <w:spacing w:before="120" w:after="120"/>
      <w:jc w:val="center"/>
    </w:pPr>
    <w:rPr>
      <w:rFonts w:eastAsia="Calibri" w:cs="Calibri"/>
      <w:i/>
      <w:szCs w:val="22"/>
      <w:lang w:eastAsia="en-GB"/>
    </w:rPr>
  </w:style>
  <w:style w:type="paragraph" w:customStyle="1" w:styleId="AnnexHeading1">
    <w:name w:val="Annex Heading 1"/>
    <w:basedOn w:val="Normal"/>
    <w:next w:val="BodyText"/>
    <w:rsid w:val="00286CD0"/>
    <w:pPr>
      <w:numPr>
        <w:numId w:val="29"/>
      </w:numPr>
      <w:spacing w:before="120" w:after="120"/>
    </w:pPr>
    <w:rPr>
      <w:rFonts w:eastAsia="Calibri" w:cs="Arial"/>
      <w:b/>
      <w:caps/>
      <w:szCs w:val="22"/>
      <w:lang w:eastAsia="en-GB"/>
    </w:rPr>
  </w:style>
  <w:style w:type="paragraph" w:customStyle="1" w:styleId="AnnexHeading2">
    <w:name w:val="Annex Heading 2"/>
    <w:basedOn w:val="Normal"/>
    <w:next w:val="BodyText"/>
    <w:rsid w:val="00286CD0"/>
    <w:pPr>
      <w:numPr>
        <w:ilvl w:val="1"/>
        <w:numId w:val="29"/>
      </w:numPr>
      <w:spacing w:before="120" w:after="120"/>
    </w:pPr>
    <w:rPr>
      <w:rFonts w:eastAsia="Calibri" w:cs="Arial"/>
      <w:b/>
      <w:szCs w:val="22"/>
      <w:lang w:eastAsia="en-GB"/>
    </w:rPr>
  </w:style>
  <w:style w:type="paragraph" w:customStyle="1" w:styleId="AnnexHeading3">
    <w:name w:val="Annex Heading 3"/>
    <w:basedOn w:val="Normal"/>
    <w:next w:val="Normal"/>
    <w:rsid w:val="00286CD0"/>
    <w:pPr>
      <w:numPr>
        <w:ilvl w:val="2"/>
        <w:numId w:val="29"/>
      </w:numPr>
      <w:spacing w:before="120" w:after="120"/>
    </w:pPr>
    <w:rPr>
      <w:rFonts w:eastAsia="Calibri" w:cs="Arial"/>
      <w:szCs w:val="22"/>
      <w:lang w:eastAsia="en-GB"/>
    </w:rPr>
  </w:style>
  <w:style w:type="paragraph" w:customStyle="1" w:styleId="BodyTxt">
    <w:name w:val="Body Txt"/>
    <w:basedOn w:val="Normal"/>
    <w:rsid w:val="00B24BAD"/>
    <w:rPr>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0023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1B2F3C-7858-4292-9D99-F8B2B9BFCD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195</Words>
  <Characters>1117</Characters>
  <Application>Microsoft Office Word</Application>
  <DocSecurity>0</DocSecurity>
  <Lines>9</Lines>
  <Paragraphs>2</Paragraphs>
  <ScaleCrop>false</ScaleCrop>
  <HeadingPairs>
    <vt:vector size="6" baseType="variant">
      <vt:variant>
        <vt:lpstr>Title</vt:lpstr>
      </vt:variant>
      <vt:variant>
        <vt:i4>1</vt:i4>
      </vt:variant>
      <vt:variant>
        <vt:lpstr>Tittel</vt:lpstr>
      </vt:variant>
      <vt:variant>
        <vt:i4>1</vt:i4>
      </vt:variant>
      <vt:variant>
        <vt:lpstr>Titel</vt:lpstr>
      </vt:variant>
      <vt:variant>
        <vt:i4>1</vt:i4>
      </vt:variant>
    </vt:vector>
  </HeadingPairs>
  <TitlesOfParts>
    <vt:vector size="3" baseType="lpstr">
      <vt:lpstr>Liaison note from ANM to ANIS Working Group</vt:lpstr>
      <vt:lpstr>Liaison note from ANM to ANIS Working Group</vt:lpstr>
      <vt:lpstr>Liaison note from ANM to ANIS Working Group</vt:lpstr>
    </vt:vector>
  </TitlesOfParts>
  <Company>DFO-MPO</Company>
  <LinksUpToDate>false</LinksUpToDate>
  <CharactersWithSpaces>1310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Seamus Doyle</dc:creator>
  <cp:lastModifiedBy>Tom Southall</cp:lastModifiedBy>
  <cp:revision>5</cp:revision>
  <cp:lastPrinted>2006-10-19T10:49:00Z</cp:lastPrinted>
  <dcterms:created xsi:type="dcterms:W3CDTF">2019-02-28T23:47:00Z</dcterms:created>
  <dcterms:modified xsi:type="dcterms:W3CDTF">2019-03-01T01:15:00Z</dcterms:modified>
</cp:coreProperties>
</file>